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24" w:rsidRPr="00EA3A3F" w:rsidRDefault="00960152" w:rsidP="005B4924">
      <w:pPr>
        <w:rPr>
          <w:i/>
        </w:rPr>
      </w:pPr>
      <w:r w:rsidRPr="0096015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15.05pt;margin-top:-9.2pt;width:485.25pt;height:114.75pt;z-index:251671552">
            <v:textbox>
              <w:txbxContent>
                <w:p w:rsidR="005B4924" w:rsidRPr="00884B1F" w:rsidRDefault="005B4924" w:rsidP="005B4924">
                  <w:pPr>
                    <w:pStyle w:val="Tekstpodstawowy31"/>
                    <w:snapToGrid w:val="0"/>
                    <w:spacing w:before="0"/>
                    <w:jc w:val="left"/>
                    <w:rPr>
                      <w:rFonts w:cs="Times New Roman"/>
                      <w:b w:val="0"/>
                      <w:color w:val="000000"/>
                    </w:rPr>
                  </w:pPr>
                  <w:r w:rsidRPr="00884B1F">
                    <w:rPr>
                      <w:rFonts w:cs="Times New Roman"/>
                      <w:b w:val="0"/>
                      <w:color w:val="000000"/>
                    </w:rPr>
                    <w:t>Pełna nazwa:..........................................................................................................................</w:t>
                  </w:r>
                </w:p>
                <w:p w:rsidR="005B4924" w:rsidRPr="00884B1F" w:rsidRDefault="005B4924" w:rsidP="005B4924">
                  <w:pPr>
                    <w:rPr>
                      <w:color w:val="000000"/>
                    </w:rPr>
                  </w:pPr>
                  <w:r w:rsidRPr="00884B1F">
                    <w:rPr>
                      <w:color w:val="000000"/>
                    </w:rPr>
                    <w:t>adres: ulica</w:t>
                  </w:r>
                  <w:r w:rsidRPr="00884B1F">
                    <w:rPr>
                      <w:bCs/>
                      <w:color w:val="000000"/>
                    </w:rPr>
                    <w:t xml:space="preserve"> ...................................................................................</w:t>
                  </w:r>
                  <w:r w:rsidRPr="00884B1F">
                    <w:rPr>
                      <w:color w:val="000000"/>
                    </w:rPr>
                    <w:t xml:space="preserve"> kod</w:t>
                  </w:r>
                  <w:r w:rsidRPr="00884B1F">
                    <w:rPr>
                      <w:bCs/>
                      <w:color w:val="000000"/>
                    </w:rPr>
                    <w:t>..................................</w:t>
                  </w:r>
                </w:p>
                <w:p w:rsidR="005B4924" w:rsidRPr="00884B1F" w:rsidRDefault="005B4924" w:rsidP="005B4924">
                  <w:pPr>
                    <w:rPr>
                      <w:bCs/>
                      <w:color w:val="000000"/>
                    </w:rPr>
                  </w:pPr>
                  <w:r w:rsidRPr="00884B1F">
                    <w:rPr>
                      <w:color w:val="000000"/>
                    </w:rPr>
                    <w:t>miejscowość</w:t>
                  </w:r>
                  <w:r w:rsidRPr="00884B1F">
                    <w:rPr>
                      <w:bCs/>
                      <w:color w:val="000000"/>
                    </w:rPr>
                    <w:t>...........................................................................................................................</w:t>
                  </w:r>
                </w:p>
                <w:p w:rsidR="005B4924" w:rsidRDefault="005B4924" w:rsidP="005B4924">
                  <w:pPr>
                    <w:rPr>
                      <w:bCs/>
                      <w:color w:val="000000"/>
                    </w:rPr>
                  </w:pPr>
                  <w:r w:rsidRPr="00884B1F">
                    <w:rPr>
                      <w:bCs/>
                      <w:color w:val="000000"/>
                    </w:rPr>
                    <w:t>NIP: ……………………...............................................………………..</w:t>
                  </w:r>
                </w:p>
                <w:p w:rsidR="005B4924" w:rsidRPr="00884B1F" w:rsidRDefault="005B4924" w:rsidP="005B4924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e-mail: .....................................................................</w:t>
                  </w:r>
                  <w:proofErr w:type="spellStart"/>
                  <w:r>
                    <w:rPr>
                      <w:bCs/>
                      <w:color w:val="000000"/>
                    </w:rPr>
                    <w:t>.</w:t>
                  </w:r>
                  <w:r w:rsidR="004C48D8">
                    <w:rPr>
                      <w:bCs/>
                      <w:color w:val="000000"/>
                    </w:rPr>
                    <w:t>te</w:t>
                  </w:r>
                  <w:proofErr w:type="spellEnd"/>
                  <w:r w:rsidR="004C48D8">
                    <w:rPr>
                      <w:bCs/>
                      <w:color w:val="000000"/>
                    </w:rPr>
                    <w:t>l/</w:t>
                  </w:r>
                  <w:proofErr w:type="spellStart"/>
                  <w:r w:rsidR="004C48D8">
                    <w:rPr>
                      <w:bCs/>
                      <w:color w:val="000000"/>
                    </w:rPr>
                    <w:t>fax</w:t>
                  </w:r>
                  <w:proofErr w:type="spellEnd"/>
                  <w:r>
                    <w:rPr>
                      <w:bCs/>
                      <w:color w:val="000000"/>
                    </w:rPr>
                    <w:t>...................................................</w:t>
                  </w:r>
                </w:p>
                <w:p w:rsidR="005B4924" w:rsidRPr="00884B1F" w:rsidRDefault="005B4924" w:rsidP="005B4924">
                  <w:pPr>
                    <w:pStyle w:val="Zwykytekst"/>
                    <w:tabs>
                      <w:tab w:val="left" w:leader="dot" w:pos="9072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4B1F">
                    <w:rPr>
                      <w:rFonts w:ascii="Times New Roman" w:hAnsi="Times New Roman"/>
                      <w:sz w:val="24"/>
                      <w:szCs w:val="24"/>
                    </w:rPr>
                    <w:t xml:space="preserve">Wykonawca jest przedsiębiorcą: </w:t>
                  </w:r>
                </w:p>
                <w:p w:rsidR="005B4924" w:rsidRDefault="005B4924" w:rsidP="005B4924">
                  <w:r w:rsidRPr="00884B1F">
                    <w:rPr>
                      <w:b/>
                      <w:i/>
                    </w:rPr>
                    <w:t xml:space="preserve">małym  /  średnim  /  </w:t>
                  </w:r>
                  <w:r>
                    <w:rPr>
                      <w:b/>
                      <w:i/>
                    </w:rPr>
                    <w:t xml:space="preserve">dużym/ </w:t>
                  </w:r>
                  <w:r w:rsidRPr="00884B1F">
                    <w:rPr>
                      <w:b/>
                      <w:i/>
                    </w:rPr>
                    <w:t>pochodzi z innego państwa członkowskiego UE*</w:t>
                  </w:r>
                  <w:r w:rsidRPr="00884B1F">
                    <w:t xml:space="preserve"> </w:t>
                  </w:r>
                  <w:r w:rsidRPr="00683FDA">
                    <w:rPr>
                      <w:i/>
                      <w:sz w:val="16"/>
                      <w:szCs w:val="16"/>
                    </w:rPr>
                    <w:t>niepotrzebne skreślić</w:t>
                  </w:r>
                </w:p>
                <w:p w:rsidR="005B4924" w:rsidRPr="00884B1F" w:rsidRDefault="005B4924" w:rsidP="005B4924">
                  <w:pPr>
                    <w:pStyle w:val="Tekstpodstawowy31"/>
                    <w:snapToGrid w:val="0"/>
                    <w:spacing w:before="0"/>
                    <w:jc w:val="left"/>
                    <w:rPr>
                      <w:rFonts w:cs="Times New Roman"/>
                      <w:b w:val="0"/>
                      <w:color w:val="000000"/>
                    </w:rPr>
                  </w:pPr>
                </w:p>
                <w:p w:rsidR="005B4924" w:rsidRDefault="005B4924"/>
              </w:txbxContent>
            </v:textbox>
          </v:shape>
        </w:pict>
      </w:r>
      <w:r w:rsidRPr="00960152">
        <w:pict>
          <v:shape id="_x0000_s1036" type="#_x0000_t202" style="position:absolute;margin-left:-15.05pt;margin-top:6.2pt;width:485.25pt;height:26pt;z-index:251670528;mso-wrap-edited:f" wrapcoords="-99 0 -99 21600 21699 21600 21699 0 -99 0" o:allowincell="f" fillcolor="silver">
            <v:textbox style="mso-next-textbox:#_x0000_s1036">
              <w:txbxContent>
                <w:p w:rsidR="005B4924" w:rsidRDefault="005B4924" w:rsidP="005B4924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OFERTA                                              </w:t>
                  </w:r>
                  <w:r>
                    <w:rPr>
                      <w:b/>
                    </w:rPr>
                    <w:t>Załącznik Nr 2</w:t>
                  </w:r>
                </w:p>
                <w:p w:rsidR="005B4924" w:rsidRDefault="005B4924" w:rsidP="005B4924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5B4924" w:rsidRDefault="005B4924" w:rsidP="005B4924">
      <w:pPr>
        <w:rPr>
          <w:i/>
          <w:iCs/>
        </w:rPr>
      </w:pPr>
      <w:r w:rsidRPr="00EA3A3F">
        <w:t xml:space="preserve">    </w:t>
      </w:r>
      <w:r w:rsidRPr="00EA3A3F">
        <w:rPr>
          <w:i/>
          <w:iCs/>
        </w:rPr>
        <w:t xml:space="preserve">                         </w:t>
      </w: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355BDA" w:rsidRDefault="00355BDA" w:rsidP="005B4924">
      <w:pPr>
        <w:rPr>
          <w:i/>
          <w:iCs/>
        </w:rPr>
      </w:pPr>
    </w:p>
    <w:p w:rsidR="005B4924" w:rsidRPr="00EA3A3F" w:rsidRDefault="005B4924" w:rsidP="005B4924">
      <w:pPr>
        <w:rPr>
          <w:i/>
        </w:rPr>
      </w:pPr>
      <w:r w:rsidRPr="00EA3A3F">
        <w:rPr>
          <w:i/>
          <w:iCs/>
        </w:rPr>
        <w:t xml:space="preserve">                                 </w:t>
      </w:r>
    </w:p>
    <w:p w:rsidR="000D575E" w:rsidRPr="004C48D8" w:rsidRDefault="005B4924" w:rsidP="000D575E">
      <w:pPr>
        <w:ind w:left="20"/>
        <w:jc w:val="center"/>
        <w:rPr>
          <w:rFonts w:eastAsiaTheme="minorHAnsi"/>
          <w:b/>
          <w:bCs/>
          <w:color w:val="000000"/>
        </w:rPr>
      </w:pPr>
      <w:r w:rsidRPr="00561044">
        <w:rPr>
          <w:rFonts w:cs="Calibri"/>
        </w:rPr>
        <w:t xml:space="preserve">W odpowiedzi na ogłoszenie w postępowaniu o udzielenie zamówienia publicznego w trybie przetargu nieograniczonego na </w:t>
      </w:r>
      <w:r w:rsidR="000D575E">
        <w:rPr>
          <w:rFonts w:eastAsiaTheme="minorHAnsi"/>
          <w:b/>
          <w:bCs/>
          <w:i/>
          <w:iCs/>
          <w:color w:val="000000"/>
        </w:rPr>
        <w:t xml:space="preserve">Utworzenie, prowadzenie i obsługa Punktu Selektywnej Zbiórki </w:t>
      </w:r>
      <w:r w:rsidR="000D575E" w:rsidRPr="004C48D8">
        <w:rPr>
          <w:rFonts w:eastAsiaTheme="minorHAnsi"/>
          <w:b/>
          <w:bCs/>
          <w:i/>
          <w:iCs/>
          <w:color w:val="000000"/>
        </w:rPr>
        <w:t>Odpadów Komunalnych na terenie Gminy Konopnica wraz z o</w:t>
      </w:r>
      <w:r w:rsidR="000D575E" w:rsidRPr="004C48D8">
        <w:rPr>
          <w:rFonts w:eastAsiaTheme="minorHAnsi"/>
          <w:b/>
          <w:bCs/>
          <w:color w:val="000000"/>
        </w:rPr>
        <w:t>dbiorem i zagospodarowaniem</w:t>
      </w:r>
    </w:p>
    <w:p w:rsidR="00026AB2" w:rsidRPr="004C48D8" w:rsidRDefault="00026AB2" w:rsidP="004C48D8">
      <w:pPr>
        <w:pStyle w:val="Akapitzlist"/>
        <w:numPr>
          <w:ilvl w:val="0"/>
          <w:numId w:val="10"/>
        </w:numPr>
        <w:spacing w:after="0"/>
        <w:ind w:left="425" w:hanging="357"/>
        <w:jc w:val="both"/>
        <w:rPr>
          <w:rFonts w:ascii="Times New Roman" w:hAnsi="Times New Roman"/>
          <w:iCs/>
          <w:sz w:val="24"/>
          <w:szCs w:val="24"/>
        </w:rPr>
      </w:pPr>
      <w:r w:rsidRPr="004C48D8">
        <w:rPr>
          <w:rFonts w:ascii="Times New Roman" w:hAnsi="Times New Roman"/>
          <w:b/>
          <w:iCs/>
          <w:sz w:val="24"/>
          <w:szCs w:val="24"/>
        </w:rPr>
        <w:t>OFERUJEMY</w:t>
      </w:r>
      <w:r w:rsidRPr="004C48D8">
        <w:rPr>
          <w:rFonts w:ascii="Times New Roman" w:hAnsi="Times New Roman"/>
          <w:iCs/>
          <w:sz w:val="24"/>
          <w:szCs w:val="24"/>
        </w:rPr>
        <w:t xml:space="preserve"> wykonanie przedmiotu zamówienia za cenę:</w:t>
      </w:r>
    </w:p>
    <w:p w:rsidR="00026AB2" w:rsidRPr="004C48D8" w:rsidRDefault="00026AB2" w:rsidP="00026AB2">
      <w:pPr>
        <w:numPr>
          <w:ilvl w:val="0"/>
          <w:numId w:val="7"/>
        </w:numPr>
        <w:ind w:left="993" w:hanging="567"/>
        <w:rPr>
          <w:i/>
        </w:rPr>
      </w:pPr>
      <w:r w:rsidRPr="004C48D8">
        <w:rPr>
          <w:b/>
        </w:rPr>
        <w:t xml:space="preserve">Cena oferty brutto   </w:t>
      </w:r>
      <w:r w:rsidRPr="004C48D8">
        <w:t>……………….zł (słownie  ……………………..z</w:t>
      </w:r>
      <w:r w:rsidRPr="004C48D8">
        <w:rPr>
          <w:i/>
        </w:rPr>
        <w:t xml:space="preserve">ł), wyliczona </w:t>
      </w:r>
      <w:proofErr w:type="spellStart"/>
      <w:r w:rsidRPr="004C48D8">
        <w:rPr>
          <w:i/>
        </w:rPr>
        <w:t>wg</w:t>
      </w:r>
      <w:proofErr w:type="spellEnd"/>
      <w:r w:rsidRPr="004C48D8">
        <w:rPr>
          <w:i/>
        </w:rPr>
        <w:t>. tabeli</w:t>
      </w:r>
    </w:p>
    <w:p w:rsidR="00026AB2" w:rsidRPr="004C48D8" w:rsidRDefault="00026AB2" w:rsidP="00026AB2">
      <w:pPr>
        <w:numPr>
          <w:ilvl w:val="0"/>
          <w:numId w:val="7"/>
        </w:numPr>
        <w:ind w:left="993" w:hanging="567"/>
        <w:rPr>
          <w:i/>
        </w:rPr>
      </w:pPr>
      <w:r w:rsidRPr="004C48D8">
        <w:rPr>
          <w:b/>
          <w:color w:val="0D0D0D"/>
        </w:rPr>
        <w:t xml:space="preserve">termin płatności faktur ............dni </w:t>
      </w:r>
      <w:r w:rsidRPr="004C48D8">
        <w:rPr>
          <w:i/>
        </w:rPr>
        <w:t>(właściwe wpisać: 21lub 30)</w:t>
      </w:r>
    </w:p>
    <w:p w:rsidR="00026AB2" w:rsidRPr="004C48D8" w:rsidRDefault="00026AB2" w:rsidP="00026AB2">
      <w:pPr>
        <w:numPr>
          <w:ilvl w:val="0"/>
          <w:numId w:val="7"/>
        </w:numPr>
        <w:ind w:left="993" w:hanging="567"/>
        <w:rPr>
          <w:i/>
        </w:rPr>
      </w:pPr>
      <w:r w:rsidRPr="004C48D8">
        <w:rPr>
          <w:b/>
          <w:color w:val="0D0D0D"/>
        </w:rPr>
        <w:t xml:space="preserve">wyznaczenie innego dnia .................... </w:t>
      </w:r>
      <w:r w:rsidRPr="004C48D8">
        <w:rPr>
          <w:i/>
        </w:rPr>
        <w:t>(właściwe wpisać: TAK lub NIE)</w:t>
      </w:r>
    </w:p>
    <w:p w:rsidR="00026AB2" w:rsidRPr="004C48D8" w:rsidRDefault="00026AB2" w:rsidP="00026AB2">
      <w:pPr>
        <w:ind w:left="993"/>
        <w:rPr>
          <w:i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8"/>
        <w:gridCol w:w="1452"/>
        <w:gridCol w:w="1417"/>
        <w:gridCol w:w="1276"/>
        <w:gridCol w:w="709"/>
        <w:gridCol w:w="1275"/>
      </w:tblGrid>
      <w:tr w:rsidR="00026AB2" w:rsidRPr="004C48D8" w:rsidTr="004C2C01">
        <w:trPr>
          <w:trHeight w:val="560"/>
        </w:trPr>
        <w:tc>
          <w:tcPr>
            <w:tcW w:w="709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Lp.</w:t>
            </w:r>
          </w:p>
          <w:p w:rsidR="00026AB2" w:rsidRPr="004C48D8" w:rsidRDefault="00026AB2" w:rsidP="004C2C01">
            <w:pPr>
              <w:jc w:val="center"/>
              <w:rPr>
                <w:b/>
              </w:rPr>
            </w:pPr>
          </w:p>
        </w:tc>
        <w:tc>
          <w:tcPr>
            <w:tcW w:w="3368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Rodzaj odpadu komunalnego</w:t>
            </w:r>
          </w:p>
        </w:tc>
        <w:tc>
          <w:tcPr>
            <w:tcW w:w="1452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Szacunkowe ilość /Mg/</w:t>
            </w:r>
          </w:p>
        </w:tc>
        <w:tc>
          <w:tcPr>
            <w:tcW w:w="1417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Cena jednostkowa</w:t>
            </w:r>
          </w:p>
        </w:tc>
        <w:tc>
          <w:tcPr>
            <w:tcW w:w="1276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Cena oferty  netto</w:t>
            </w:r>
          </w:p>
        </w:tc>
        <w:tc>
          <w:tcPr>
            <w:tcW w:w="709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r w:rsidRPr="004C48D8">
              <w:rPr>
                <w:b/>
              </w:rPr>
              <w:t>VAT %</w:t>
            </w:r>
          </w:p>
        </w:tc>
        <w:tc>
          <w:tcPr>
            <w:tcW w:w="1275" w:type="dxa"/>
          </w:tcPr>
          <w:p w:rsidR="00026AB2" w:rsidRPr="004C48D8" w:rsidRDefault="00026AB2" w:rsidP="004C2C01">
            <w:pPr>
              <w:jc w:val="center"/>
            </w:pPr>
            <w:r w:rsidRPr="004C48D8">
              <w:rPr>
                <w:b/>
              </w:rPr>
              <w:t>Cena oferty brutto</w:t>
            </w:r>
          </w:p>
        </w:tc>
      </w:tr>
      <w:tr w:rsidR="00026AB2" w:rsidRPr="004C48D8" w:rsidTr="004C2C01">
        <w:trPr>
          <w:trHeight w:val="267"/>
        </w:trPr>
        <w:tc>
          <w:tcPr>
            <w:tcW w:w="709" w:type="dxa"/>
          </w:tcPr>
          <w:p w:rsidR="00026AB2" w:rsidRPr="004C48D8" w:rsidRDefault="00026AB2" w:rsidP="004C2C01">
            <w:pPr>
              <w:jc w:val="center"/>
            </w:pPr>
            <w:r w:rsidRPr="004C48D8">
              <w:t>1</w:t>
            </w:r>
          </w:p>
        </w:tc>
        <w:tc>
          <w:tcPr>
            <w:tcW w:w="3368" w:type="dxa"/>
          </w:tcPr>
          <w:p w:rsidR="00026AB2" w:rsidRPr="004C48D8" w:rsidRDefault="00026AB2" w:rsidP="004C2C01">
            <w:pPr>
              <w:jc w:val="center"/>
            </w:pPr>
          </w:p>
        </w:tc>
        <w:tc>
          <w:tcPr>
            <w:tcW w:w="1452" w:type="dxa"/>
          </w:tcPr>
          <w:p w:rsidR="00026AB2" w:rsidRPr="004C48D8" w:rsidRDefault="00026AB2" w:rsidP="004C2C01">
            <w:pPr>
              <w:jc w:val="center"/>
            </w:pPr>
            <w:r w:rsidRPr="004C48D8">
              <w:t>2</w:t>
            </w:r>
          </w:p>
        </w:tc>
        <w:tc>
          <w:tcPr>
            <w:tcW w:w="1417" w:type="dxa"/>
          </w:tcPr>
          <w:p w:rsidR="00026AB2" w:rsidRPr="004C48D8" w:rsidRDefault="00026AB2" w:rsidP="004C2C01">
            <w:pPr>
              <w:jc w:val="center"/>
            </w:pPr>
          </w:p>
        </w:tc>
        <w:tc>
          <w:tcPr>
            <w:tcW w:w="1276" w:type="dxa"/>
          </w:tcPr>
          <w:p w:rsidR="00026AB2" w:rsidRPr="004C48D8" w:rsidRDefault="00026AB2" w:rsidP="004C2C01">
            <w:pPr>
              <w:jc w:val="center"/>
            </w:pPr>
            <w:r w:rsidRPr="004C48D8">
              <w:t>4</w:t>
            </w:r>
          </w:p>
        </w:tc>
        <w:tc>
          <w:tcPr>
            <w:tcW w:w="709" w:type="dxa"/>
          </w:tcPr>
          <w:p w:rsidR="00026AB2" w:rsidRPr="004C48D8" w:rsidRDefault="00026AB2" w:rsidP="004C2C01">
            <w:pPr>
              <w:jc w:val="center"/>
            </w:pPr>
            <w:r w:rsidRPr="004C48D8">
              <w:t>5</w:t>
            </w:r>
          </w:p>
        </w:tc>
        <w:tc>
          <w:tcPr>
            <w:tcW w:w="1275" w:type="dxa"/>
          </w:tcPr>
          <w:p w:rsidR="00026AB2" w:rsidRPr="004C48D8" w:rsidRDefault="00026AB2" w:rsidP="004C2C01">
            <w:pPr>
              <w:jc w:val="center"/>
            </w:pPr>
            <w:r w:rsidRPr="004C48D8">
              <w:t>6</w:t>
            </w: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1.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budowlanka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951,9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2.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szkło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10,7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3.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papier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24,5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4.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 xml:space="preserve">metal i tworzywa sztuczne, </w:t>
            </w:r>
            <w:proofErr w:type="spellStart"/>
            <w:r w:rsidRPr="004C48D8">
              <w:rPr>
                <w:color w:val="000000"/>
              </w:rPr>
              <w:t>wielomateriałowe</w:t>
            </w:r>
            <w:proofErr w:type="spellEnd"/>
            <w:r w:rsidRPr="004C48D8">
              <w:rPr>
                <w:color w:val="000000"/>
              </w:rPr>
              <w:t>.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19,6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5.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przeterminowane leki</w:t>
            </w:r>
          </w:p>
        </w:tc>
        <w:tc>
          <w:tcPr>
            <w:tcW w:w="1452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0,001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6.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chemikalia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1,3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7.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zużyty sprzęt-elektro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87,0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8.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gabaryty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 xml:space="preserve"> 225,5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9.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 xml:space="preserve">opony </w:t>
            </w:r>
          </w:p>
        </w:tc>
        <w:tc>
          <w:tcPr>
            <w:tcW w:w="1452" w:type="dxa"/>
            <w:vAlign w:val="bottom"/>
          </w:tcPr>
          <w:p w:rsidR="00026AB2" w:rsidRPr="004C48D8" w:rsidRDefault="00174C60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65,3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10.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inne niż medyczne</w:t>
            </w:r>
          </w:p>
        </w:tc>
        <w:tc>
          <w:tcPr>
            <w:tcW w:w="1452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0,001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11.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odzież/tekstylia</w:t>
            </w:r>
          </w:p>
        </w:tc>
        <w:tc>
          <w:tcPr>
            <w:tcW w:w="1452" w:type="dxa"/>
            <w:vAlign w:val="bottom"/>
          </w:tcPr>
          <w:p w:rsidR="00026AB2" w:rsidRPr="004C48D8" w:rsidRDefault="00737A93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>1,0</w:t>
            </w:r>
          </w:p>
        </w:tc>
        <w:tc>
          <w:tcPr>
            <w:tcW w:w="1417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>
            <w:r w:rsidRPr="004C48D8">
              <w:t>12.</w:t>
            </w:r>
          </w:p>
        </w:tc>
        <w:tc>
          <w:tcPr>
            <w:tcW w:w="3368" w:type="dxa"/>
            <w:vAlign w:val="bottom"/>
          </w:tcPr>
          <w:p w:rsidR="00026AB2" w:rsidRPr="004C48D8" w:rsidRDefault="00026AB2" w:rsidP="004C48D8">
            <w:pPr>
              <w:spacing w:after="120"/>
              <w:rPr>
                <w:color w:val="000000"/>
              </w:rPr>
            </w:pPr>
            <w:r w:rsidRPr="004C48D8">
              <w:rPr>
                <w:color w:val="000000"/>
              </w:rPr>
              <w:t>utworzenie, utrzymanie obsługa PSZOK</w:t>
            </w:r>
          </w:p>
        </w:tc>
        <w:tc>
          <w:tcPr>
            <w:tcW w:w="1452" w:type="dxa"/>
            <w:vAlign w:val="bottom"/>
          </w:tcPr>
          <w:p w:rsidR="00026AB2" w:rsidRPr="004C48D8" w:rsidRDefault="00026AB2" w:rsidP="004C48D8">
            <w:pPr>
              <w:spacing w:after="120"/>
              <w:jc w:val="right"/>
              <w:rPr>
                <w:color w:val="000000"/>
              </w:rPr>
            </w:pPr>
            <w:r w:rsidRPr="004C48D8">
              <w:rPr>
                <w:color w:val="000000"/>
              </w:rPr>
              <w:t xml:space="preserve">12 </w:t>
            </w:r>
            <w:proofErr w:type="spellStart"/>
            <w:r w:rsidRPr="004C48D8">
              <w:rPr>
                <w:color w:val="000000"/>
              </w:rPr>
              <w:t>m-cy</w:t>
            </w:r>
            <w:proofErr w:type="spellEnd"/>
          </w:p>
        </w:tc>
        <w:tc>
          <w:tcPr>
            <w:tcW w:w="1417" w:type="dxa"/>
            <w:vAlign w:val="center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1276" w:type="dxa"/>
          </w:tcPr>
          <w:p w:rsidR="00026AB2" w:rsidRPr="004C48D8" w:rsidRDefault="00026AB2" w:rsidP="004C48D8">
            <w:pPr>
              <w:spacing w:after="120"/>
            </w:pPr>
          </w:p>
        </w:tc>
        <w:tc>
          <w:tcPr>
            <w:tcW w:w="709" w:type="dxa"/>
          </w:tcPr>
          <w:p w:rsidR="00026AB2" w:rsidRPr="004C48D8" w:rsidRDefault="00026AB2" w:rsidP="004C48D8">
            <w:pPr>
              <w:spacing w:after="120"/>
              <w:jc w:val="center"/>
            </w:pPr>
          </w:p>
        </w:tc>
        <w:tc>
          <w:tcPr>
            <w:tcW w:w="1275" w:type="dxa"/>
          </w:tcPr>
          <w:p w:rsidR="00026AB2" w:rsidRPr="004C48D8" w:rsidRDefault="00026AB2" w:rsidP="004C48D8">
            <w:pPr>
              <w:spacing w:after="120"/>
            </w:pPr>
          </w:p>
        </w:tc>
      </w:tr>
      <w:tr w:rsidR="00026AB2" w:rsidRPr="004C48D8" w:rsidTr="004C2C01">
        <w:trPr>
          <w:trHeight w:val="40"/>
        </w:trPr>
        <w:tc>
          <w:tcPr>
            <w:tcW w:w="709" w:type="dxa"/>
          </w:tcPr>
          <w:p w:rsidR="00026AB2" w:rsidRPr="004C48D8" w:rsidRDefault="00026AB2" w:rsidP="004C2C01"/>
        </w:tc>
        <w:tc>
          <w:tcPr>
            <w:tcW w:w="3368" w:type="dxa"/>
          </w:tcPr>
          <w:p w:rsidR="00026AB2" w:rsidRPr="004C48D8" w:rsidRDefault="00026AB2" w:rsidP="004C2C01">
            <w:pPr>
              <w:pStyle w:val="Akapitzlist1"/>
              <w:widowControl/>
              <w:spacing w:after="0" w:line="240" w:lineRule="auto"/>
              <w:ind w:left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452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proofErr w:type="spellStart"/>
            <w:r w:rsidRPr="004C48D8">
              <w:rPr>
                <w:b/>
              </w:rPr>
              <w:t>xxxx</w:t>
            </w:r>
            <w:proofErr w:type="spellEnd"/>
          </w:p>
        </w:tc>
        <w:tc>
          <w:tcPr>
            <w:tcW w:w="1417" w:type="dxa"/>
            <w:vAlign w:val="center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proofErr w:type="spellStart"/>
            <w:r w:rsidRPr="004C48D8">
              <w:rPr>
                <w:b/>
              </w:rPr>
              <w:t>xxxx</w:t>
            </w:r>
            <w:proofErr w:type="spellEnd"/>
          </w:p>
        </w:tc>
        <w:tc>
          <w:tcPr>
            <w:tcW w:w="1276" w:type="dxa"/>
          </w:tcPr>
          <w:p w:rsidR="00026AB2" w:rsidRPr="004C48D8" w:rsidRDefault="00026AB2" w:rsidP="004C2C01">
            <w:pPr>
              <w:rPr>
                <w:b/>
              </w:rPr>
            </w:pPr>
          </w:p>
        </w:tc>
        <w:tc>
          <w:tcPr>
            <w:tcW w:w="709" w:type="dxa"/>
          </w:tcPr>
          <w:p w:rsidR="00026AB2" w:rsidRPr="004C48D8" w:rsidRDefault="00026AB2" w:rsidP="004C2C01">
            <w:pPr>
              <w:jc w:val="center"/>
              <w:rPr>
                <w:b/>
              </w:rPr>
            </w:pPr>
            <w:proofErr w:type="spellStart"/>
            <w:r w:rsidRPr="004C48D8">
              <w:rPr>
                <w:b/>
              </w:rPr>
              <w:t>xxxx</w:t>
            </w:r>
            <w:proofErr w:type="spellEnd"/>
          </w:p>
        </w:tc>
        <w:tc>
          <w:tcPr>
            <w:tcW w:w="1275" w:type="dxa"/>
          </w:tcPr>
          <w:p w:rsidR="00026AB2" w:rsidRPr="004C48D8" w:rsidRDefault="00026AB2" w:rsidP="004C2C01">
            <w:pPr>
              <w:rPr>
                <w:b/>
              </w:rPr>
            </w:pPr>
          </w:p>
        </w:tc>
      </w:tr>
    </w:tbl>
    <w:p w:rsidR="00026AB2" w:rsidRPr="004C48D8" w:rsidRDefault="00026AB2" w:rsidP="00026AB2">
      <w:pPr>
        <w:ind w:left="142"/>
      </w:pPr>
    </w:p>
    <w:p w:rsidR="00026AB2" w:rsidRPr="004C48D8" w:rsidRDefault="00026AB2" w:rsidP="00355BDA">
      <w:pPr>
        <w:ind w:left="142"/>
      </w:pPr>
      <w:r w:rsidRPr="004C48D8">
        <w:t xml:space="preserve">Cenę oferty stanowi suma kwot z kolumny „Cena oferty brutto”  </w:t>
      </w:r>
    </w:p>
    <w:p w:rsidR="004C48D8" w:rsidRPr="004C48D8" w:rsidRDefault="004C48D8" w:rsidP="004C48D8">
      <w:pPr>
        <w:spacing w:before="120" w:after="120"/>
        <w:jc w:val="both"/>
      </w:pPr>
    </w:p>
    <w:p w:rsidR="004C48D8" w:rsidRPr="004C48D8" w:rsidRDefault="004C48D8" w:rsidP="004C48D8">
      <w:pPr>
        <w:spacing w:before="120" w:after="120"/>
        <w:jc w:val="both"/>
      </w:pPr>
    </w:p>
    <w:p w:rsidR="004C48D8" w:rsidRPr="004C48D8" w:rsidRDefault="004C48D8" w:rsidP="004C48D8">
      <w:pPr>
        <w:spacing w:before="120" w:after="120"/>
        <w:jc w:val="both"/>
      </w:pPr>
    </w:p>
    <w:p w:rsidR="004C48D8" w:rsidRPr="004C48D8" w:rsidRDefault="004C48D8" w:rsidP="004C48D8">
      <w:pPr>
        <w:spacing w:before="120" w:after="120"/>
        <w:jc w:val="both"/>
      </w:pPr>
    </w:p>
    <w:p w:rsidR="004C48D8" w:rsidRPr="004C48D8" w:rsidRDefault="004C48D8" w:rsidP="004C48D8">
      <w:pPr>
        <w:pStyle w:val="Akapitzlist"/>
        <w:numPr>
          <w:ilvl w:val="0"/>
          <w:numId w:val="10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C48D8">
        <w:rPr>
          <w:rFonts w:ascii="Times New Roman" w:hAnsi="Times New Roman"/>
          <w:b/>
          <w:sz w:val="24"/>
          <w:szCs w:val="24"/>
        </w:rPr>
        <w:lastRenderedPageBreak/>
        <w:t>Wykaz instalacji</w:t>
      </w:r>
      <w:r w:rsidRPr="004C48D8">
        <w:rPr>
          <w:rFonts w:ascii="Times New Roman" w:hAnsi="Times New Roman"/>
          <w:sz w:val="24"/>
          <w:szCs w:val="24"/>
        </w:rPr>
        <w:t>, w szczególności regionalnych instalacji do przetwarzania odpadów, do których przekazywane będą odpady odebrane od właścicieli nieruchomości:</w:t>
      </w:r>
    </w:p>
    <w:tbl>
      <w:tblPr>
        <w:tblStyle w:val="Tabela-Siatka"/>
        <w:tblW w:w="0" w:type="auto"/>
        <w:tblInd w:w="250" w:type="dxa"/>
        <w:tblLook w:val="04A0"/>
      </w:tblPr>
      <w:tblGrid>
        <w:gridCol w:w="2877"/>
        <w:gridCol w:w="2215"/>
        <w:gridCol w:w="1609"/>
        <w:gridCol w:w="2509"/>
      </w:tblGrid>
      <w:tr w:rsidR="004C48D8" w:rsidRPr="004C48D8" w:rsidTr="009778D2">
        <w:tc>
          <w:tcPr>
            <w:tcW w:w="2877" w:type="dxa"/>
            <w:vAlign w:val="center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Rodzaj odpadów</w:t>
            </w:r>
          </w:p>
        </w:tc>
        <w:tc>
          <w:tcPr>
            <w:tcW w:w="2215" w:type="dxa"/>
            <w:vAlign w:val="center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Nazwa  adres podmiotu zarządzającego instalacją</w:t>
            </w:r>
          </w:p>
        </w:tc>
        <w:tc>
          <w:tcPr>
            <w:tcW w:w="1609" w:type="dxa"/>
            <w:vAlign w:val="center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Adres instalacji</w:t>
            </w:r>
          </w:p>
        </w:tc>
        <w:tc>
          <w:tcPr>
            <w:tcW w:w="2509" w:type="dxa"/>
            <w:vAlign w:val="center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Status instalacji</w:t>
            </w: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8D8">
              <w:rPr>
                <w:rFonts w:ascii="Times New Roman" w:hAnsi="Times New Roman"/>
                <w:b/>
                <w:sz w:val="24"/>
                <w:szCs w:val="24"/>
              </w:rPr>
              <w:t>(regionalna/zastępcza)</w:t>
            </w: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budowlanka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szkło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papier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516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 xml:space="preserve">metal i tworzywa sztuczne, </w:t>
            </w:r>
            <w:proofErr w:type="spellStart"/>
            <w:r w:rsidRPr="004C48D8">
              <w:rPr>
                <w:color w:val="000000"/>
              </w:rPr>
              <w:t>wielomateriałowe</w:t>
            </w:r>
            <w:proofErr w:type="spellEnd"/>
            <w:r w:rsidRPr="004C48D8">
              <w:rPr>
                <w:color w:val="000000"/>
              </w:rPr>
              <w:t>.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708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przeterminowane leki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641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chemikalia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zużyty sprzęt-elektro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gabaryty</w:t>
            </w:r>
          </w:p>
        </w:tc>
        <w:tc>
          <w:tcPr>
            <w:tcW w:w="2215" w:type="dxa"/>
            <w:vAlign w:val="center"/>
          </w:tcPr>
          <w:p w:rsidR="004C48D8" w:rsidRPr="004C48D8" w:rsidRDefault="004C48D8" w:rsidP="009778D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C48D8" w:rsidRPr="004C48D8" w:rsidRDefault="004C48D8" w:rsidP="009778D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C48D8" w:rsidRPr="004C48D8" w:rsidRDefault="004C48D8" w:rsidP="009778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 xml:space="preserve">opony 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627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inne niż medyczne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8D8" w:rsidRPr="004C48D8" w:rsidTr="00492754">
        <w:trPr>
          <w:trHeight w:val="627"/>
        </w:trPr>
        <w:tc>
          <w:tcPr>
            <w:tcW w:w="2877" w:type="dxa"/>
            <w:vAlign w:val="bottom"/>
          </w:tcPr>
          <w:p w:rsidR="004C48D8" w:rsidRPr="004C48D8" w:rsidRDefault="004C48D8" w:rsidP="009778D2">
            <w:pPr>
              <w:rPr>
                <w:color w:val="000000"/>
              </w:rPr>
            </w:pPr>
            <w:r w:rsidRPr="004C48D8">
              <w:rPr>
                <w:color w:val="000000"/>
              </w:rPr>
              <w:t>odzież/tekstylia</w:t>
            </w:r>
          </w:p>
        </w:tc>
        <w:tc>
          <w:tcPr>
            <w:tcW w:w="2215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C48D8" w:rsidRPr="004C48D8" w:rsidRDefault="004C48D8" w:rsidP="009778D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48D8" w:rsidRPr="004C48D8" w:rsidRDefault="004C48D8" w:rsidP="004C48D8">
      <w:pPr>
        <w:ind w:left="142"/>
      </w:pPr>
    </w:p>
    <w:p w:rsidR="00026AB2" w:rsidRPr="004C48D8" w:rsidRDefault="00026AB2" w:rsidP="00355BDA">
      <w:pPr>
        <w:ind w:left="142"/>
      </w:pPr>
    </w:p>
    <w:p w:rsidR="005B4924" w:rsidRPr="004C48D8" w:rsidRDefault="005B4924" w:rsidP="004C48D8">
      <w:pPr>
        <w:pStyle w:val="Zwykytekst"/>
        <w:numPr>
          <w:ilvl w:val="0"/>
          <w:numId w:val="1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C48D8">
        <w:rPr>
          <w:rFonts w:ascii="Times New Roman" w:hAnsi="Times New Roman"/>
          <w:b/>
          <w:sz w:val="24"/>
          <w:szCs w:val="24"/>
        </w:rPr>
        <w:t>OŚWIADCZAMY,</w:t>
      </w:r>
      <w:r w:rsidRPr="004C48D8">
        <w:rPr>
          <w:rFonts w:ascii="Times New Roman" w:hAnsi="Times New Roman"/>
          <w:sz w:val="24"/>
          <w:szCs w:val="24"/>
        </w:rPr>
        <w:t xml:space="preserve"> że:</w:t>
      </w:r>
    </w:p>
    <w:p w:rsidR="005B4924" w:rsidRPr="004C48D8" w:rsidRDefault="005B4924" w:rsidP="00355BDA">
      <w:pPr>
        <w:pStyle w:val="Zwykytekst"/>
        <w:numPr>
          <w:ilvl w:val="0"/>
          <w:numId w:val="3"/>
        </w:numPr>
        <w:tabs>
          <w:tab w:val="clear" w:pos="270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4C48D8">
        <w:rPr>
          <w:rFonts w:ascii="Times New Roman" w:hAnsi="Times New Roman"/>
          <w:sz w:val="24"/>
          <w:szCs w:val="24"/>
        </w:rPr>
        <w:t>zapoznaliśmy się ze Specyfikacją Istotnych Warunków Zamówienia</w:t>
      </w:r>
    </w:p>
    <w:p w:rsidR="005B4924" w:rsidRPr="004C48D8" w:rsidRDefault="005B4924" w:rsidP="00355BDA">
      <w:pPr>
        <w:pStyle w:val="Zwykytekst"/>
        <w:numPr>
          <w:ilvl w:val="0"/>
          <w:numId w:val="4"/>
        </w:numPr>
        <w:tabs>
          <w:tab w:val="clear" w:pos="270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4C48D8">
        <w:rPr>
          <w:rFonts w:ascii="Times New Roman" w:hAnsi="Times New Roman"/>
          <w:sz w:val="24"/>
          <w:szCs w:val="24"/>
        </w:rPr>
        <w:t xml:space="preserve">spełniamy wymogi postawione w SIWZ i przyjmujemy warunki </w:t>
      </w:r>
      <w:r w:rsidRPr="004C48D8">
        <w:rPr>
          <w:rFonts w:ascii="Times New Roman" w:hAnsi="Times New Roman"/>
          <w:sz w:val="24"/>
          <w:szCs w:val="24"/>
        </w:rPr>
        <w:br/>
        <w:t>w niej zawarte;</w:t>
      </w:r>
    </w:p>
    <w:p w:rsidR="00B90EBB" w:rsidRPr="004C48D8" w:rsidRDefault="00B90EBB" w:rsidP="00355BDA">
      <w:pPr>
        <w:pStyle w:val="Zwykytekst"/>
        <w:numPr>
          <w:ilvl w:val="0"/>
          <w:numId w:val="4"/>
        </w:numPr>
        <w:tabs>
          <w:tab w:val="clear" w:pos="2700"/>
        </w:tabs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4C48D8">
        <w:rPr>
          <w:rFonts w:ascii="Times New Roman" w:hAnsi="Times New Roman"/>
          <w:sz w:val="24"/>
          <w:szCs w:val="24"/>
          <w:u w:val="single"/>
        </w:rPr>
        <w:t>dysponujemy niezbędną do realizacji zamówienia bazą magazynową</w:t>
      </w:r>
    </w:p>
    <w:p w:rsidR="004C48D8" w:rsidRPr="004C48D8" w:rsidRDefault="004C48D8" w:rsidP="004C48D8">
      <w:pPr>
        <w:pStyle w:val="Zwykytekst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</w:p>
    <w:p w:rsidR="00026AB2" w:rsidRPr="004C48D8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  <w:szCs w:val="24"/>
        </w:rPr>
      </w:pPr>
      <w:r w:rsidRPr="004C48D8">
        <w:rPr>
          <w:rFonts w:ascii="Times New Roman" w:hAnsi="Times New Roman"/>
          <w:b/>
          <w:iCs/>
          <w:sz w:val="24"/>
          <w:szCs w:val="24"/>
        </w:rPr>
        <w:t xml:space="preserve">OŚWIADCZAMY, ŻE złożona oferta </w:t>
      </w:r>
      <w:r w:rsidRPr="004C48D8">
        <w:rPr>
          <w:rFonts w:ascii="Times New Roman" w:hAnsi="Times New Roman"/>
          <w:b/>
          <w:sz w:val="24"/>
          <w:szCs w:val="24"/>
        </w:rPr>
        <w:t xml:space="preserve">*) </w:t>
      </w:r>
      <w:r w:rsidRPr="004C48D8">
        <w:rPr>
          <w:rFonts w:ascii="Times New Roman" w:hAnsi="Times New Roman"/>
          <w:i/>
          <w:sz w:val="24"/>
          <w:szCs w:val="24"/>
        </w:rPr>
        <w:t>niepotrzebne skreślić</w:t>
      </w:r>
    </w:p>
    <w:p w:rsidR="00026AB2" w:rsidRPr="004C48D8" w:rsidRDefault="00026AB2" w:rsidP="00026AB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4C48D8">
        <w:rPr>
          <w:b/>
          <w:bCs/>
        </w:rPr>
        <w:t xml:space="preserve">nie prowadzi </w:t>
      </w:r>
      <w:r w:rsidRPr="004C48D8">
        <w:t>do powstania u zamawiającego obowiązku podatkowego zgodnie z przepisami o podatku od towarów i usług;</w:t>
      </w:r>
    </w:p>
    <w:p w:rsidR="00026AB2" w:rsidRPr="002C6311" w:rsidRDefault="00026AB2" w:rsidP="00026AB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iCs/>
        </w:rPr>
      </w:pPr>
      <w:r w:rsidRPr="004C48D8">
        <w:rPr>
          <w:b/>
          <w:bCs/>
        </w:rPr>
        <w:lastRenderedPageBreak/>
        <w:t xml:space="preserve">prowadzi </w:t>
      </w:r>
      <w:r w:rsidRPr="004C48D8">
        <w:t>do powstania u zamawiającego obowiązku podatkowego zgodnie z przepisami o podatku od towarów i usług, jednocześnie wskazując nazwę (rodzaj) towaru lub usługi, których dostawa lub świadczenie będzie prowadzić do jeg</w:t>
      </w:r>
      <w:r w:rsidRPr="002C6291">
        <w:t>o powstania, oraz wskazując ich wartość bez kwoty podatku.</w:t>
      </w:r>
      <w:r w:rsidRPr="002C6311">
        <w:rPr>
          <w:iCs/>
        </w:rPr>
        <w:t xml:space="preserve"> </w:t>
      </w: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jc w:val="both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iCs/>
          <w:sz w:val="24"/>
        </w:rPr>
        <w:t xml:space="preserve">OŚWIADCZAMY, ŻE </w:t>
      </w:r>
      <w:r w:rsidRPr="00884B1F">
        <w:rPr>
          <w:rFonts w:ascii="Times New Roman" w:hAnsi="Times New Roman"/>
          <w:iCs/>
          <w:sz w:val="24"/>
        </w:rPr>
        <w:t>powyższa cena zawiera wszystkie koszty, jakie ponosi Zamawiający w przypadku wyboru niniejszej oferty.</w:t>
      </w: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jc w:val="both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iCs/>
          <w:sz w:val="24"/>
        </w:rPr>
        <w:t>ZOBOWIĄZUJEMY SIĘ</w:t>
      </w:r>
      <w:r w:rsidRPr="00884B1F">
        <w:rPr>
          <w:rFonts w:ascii="Times New Roman" w:hAnsi="Times New Roman"/>
          <w:iCs/>
          <w:sz w:val="24"/>
        </w:rPr>
        <w:t xml:space="preserve"> do wykonania zamówienia w terminie określonym w SIWZ</w:t>
      </w: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iCs/>
          <w:sz w:val="24"/>
          <w:szCs w:val="24"/>
        </w:rPr>
      </w:pPr>
      <w:r w:rsidRPr="00884B1F">
        <w:rPr>
          <w:rFonts w:ascii="Times New Roman" w:hAnsi="Times New Roman"/>
          <w:b/>
          <w:sz w:val="24"/>
        </w:rPr>
        <w:t>UWAŻAMY SIĘ</w:t>
      </w:r>
      <w:r w:rsidRPr="00884B1F">
        <w:rPr>
          <w:rFonts w:ascii="Times New Roman" w:hAnsi="Times New Roman"/>
          <w:sz w:val="24"/>
        </w:rPr>
        <w:t xml:space="preserve"> za związanych niniejszą ofertą przez czas wskazany w Specyfikacji Istotnych Warunków Zamówienia.</w:t>
      </w:r>
    </w:p>
    <w:p w:rsidR="00026AB2" w:rsidRPr="00884B1F" w:rsidRDefault="00026AB2" w:rsidP="004C48D8">
      <w:pPr>
        <w:pStyle w:val="Zwykytekst"/>
        <w:ind w:left="426"/>
        <w:rPr>
          <w:rFonts w:ascii="Times New Roman" w:hAnsi="Times New Roman"/>
          <w:iCs/>
          <w:sz w:val="24"/>
          <w:szCs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OŚWIADCZAMY</w:t>
      </w:r>
      <w:r w:rsidRPr="00884B1F">
        <w:rPr>
          <w:rFonts w:ascii="Times New Roman" w:hAnsi="Times New Roman"/>
          <w:sz w:val="24"/>
        </w:rPr>
        <w:t xml:space="preserve">, że sposób reprezentacji spółki / konsorcjum* dla potrzeb niniejszego zamówienia jest następujący: </w:t>
      </w:r>
    </w:p>
    <w:p w:rsidR="00026AB2" w:rsidRPr="00884B1F" w:rsidRDefault="00026AB2" w:rsidP="004C48D8">
      <w:pPr>
        <w:pStyle w:val="Zwykytekst"/>
        <w:numPr>
          <w:ilvl w:val="0"/>
          <w:numId w:val="10"/>
        </w:numPr>
        <w:tabs>
          <w:tab w:val="left" w:leader="dot" w:pos="9072"/>
        </w:tabs>
        <w:ind w:left="426"/>
        <w:jc w:val="both"/>
        <w:rPr>
          <w:rFonts w:ascii="Times New Roman" w:hAnsi="Times New Roman"/>
          <w:sz w:val="24"/>
        </w:rPr>
      </w:pPr>
      <w:r w:rsidRPr="00884B1F">
        <w:rPr>
          <w:rFonts w:ascii="Times New Roman" w:hAnsi="Times New Roman"/>
          <w:sz w:val="24"/>
        </w:rPr>
        <w:t>________________________________________________________________________</w:t>
      </w:r>
    </w:p>
    <w:p w:rsidR="00026AB2" w:rsidRPr="00884B1F" w:rsidRDefault="00026AB2" w:rsidP="004C48D8">
      <w:pPr>
        <w:pStyle w:val="Zwykytekst"/>
        <w:tabs>
          <w:tab w:val="left" w:leader="dot" w:pos="9072"/>
        </w:tabs>
        <w:ind w:left="426"/>
        <w:jc w:val="both"/>
        <w:rPr>
          <w:rFonts w:ascii="Times New Roman" w:hAnsi="Times New Roman"/>
          <w:i/>
        </w:rPr>
      </w:pPr>
      <w:r w:rsidRPr="00884B1F">
        <w:rPr>
          <w:rFonts w:ascii="Times New Roman" w:hAnsi="Times New Roman"/>
          <w:i/>
        </w:rPr>
        <w:t>(Wypełniają jedynie przedsiębiorcy składający wspólną ofertę - spółki cywilne lub konsorcja)</w:t>
      </w:r>
    </w:p>
    <w:p w:rsidR="00026AB2" w:rsidRPr="00884B1F" w:rsidRDefault="00026AB2" w:rsidP="004C48D8">
      <w:pPr>
        <w:pStyle w:val="Zwykytekst"/>
        <w:ind w:left="426"/>
        <w:rPr>
          <w:rFonts w:ascii="Times New Roman" w:hAnsi="Times New Roman"/>
          <w:iCs/>
          <w:sz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OŚWIADCZAMY</w:t>
      </w:r>
      <w:r w:rsidRPr="00884B1F">
        <w:rPr>
          <w:rFonts w:ascii="Times New Roman" w:hAnsi="Times New Roman"/>
          <w:sz w:val="24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:rsidR="00026AB2" w:rsidRPr="00884B1F" w:rsidRDefault="00026AB2" w:rsidP="004C48D8">
      <w:pPr>
        <w:pStyle w:val="Zwykytekst"/>
        <w:tabs>
          <w:tab w:val="num" w:pos="180"/>
        </w:tabs>
        <w:ind w:left="426" w:hanging="360"/>
        <w:rPr>
          <w:rFonts w:ascii="Times New Roman" w:hAnsi="Times New Roman"/>
          <w:iCs/>
          <w:sz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WSZELKĄ KORESPONDENCJĘ</w:t>
      </w:r>
      <w:r w:rsidRPr="00884B1F">
        <w:rPr>
          <w:rFonts w:ascii="Times New Roman" w:hAnsi="Times New Roman"/>
          <w:sz w:val="24"/>
        </w:rPr>
        <w:t xml:space="preserve"> w sprawie niniejszego postępowania należy kierować na adres:    _______________________________________________________________________</w:t>
      </w:r>
    </w:p>
    <w:p w:rsidR="00026AB2" w:rsidRPr="00884B1F" w:rsidRDefault="00026AB2" w:rsidP="004C48D8">
      <w:pPr>
        <w:pStyle w:val="Zwykytekst"/>
        <w:ind w:left="426"/>
        <w:rPr>
          <w:rFonts w:ascii="Times New Roman" w:hAnsi="Times New Roman"/>
          <w:iCs/>
          <w:sz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 xml:space="preserve">OFERTĘ </w:t>
      </w:r>
      <w:r w:rsidRPr="00884B1F">
        <w:rPr>
          <w:rFonts w:ascii="Times New Roman" w:hAnsi="Times New Roman"/>
          <w:sz w:val="24"/>
        </w:rPr>
        <w:t>niniejszą składamy na _________ stronach.</w:t>
      </w:r>
    </w:p>
    <w:p w:rsidR="00026AB2" w:rsidRPr="00884B1F" w:rsidRDefault="00026AB2" w:rsidP="004C48D8">
      <w:pPr>
        <w:pStyle w:val="Zwykytekst"/>
        <w:ind w:left="426"/>
        <w:rPr>
          <w:rFonts w:ascii="Times New Roman" w:hAnsi="Times New Roman"/>
          <w:iCs/>
          <w:sz w:val="24"/>
        </w:rPr>
      </w:pPr>
    </w:p>
    <w:p w:rsidR="00026AB2" w:rsidRPr="00884B1F" w:rsidRDefault="00026AB2" w:rsidP="004C48D8">
      <w:pPr>
        <w:pStyle w:val="Zwykytekst"/>
        <w:numPr>
          <w:ilvl w:val="0"/>
          <w:numId w:val="10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 xml:space="preserve">ZAŁĄCZNIKAMI </w:t>
      </w:r>
      <w:r w:rsidRPr="00884B1F">
        <w:rPr>
          <w:rFonts w:ascii="Times New Roman" w:hAnsi="Times New Roman"/>
          <w:sz w:val="24"/>
        </w:rPr>
        <w:t>do niniejszej oferty, stanowiącymi jej integralną część są:</w:t>
      </w:r>
      <w:r w:rsidRPr="00884B1F">
        <w:rPr>
          <w:rFonts w:ascii="Times New Roman" w:hAnsi="Times New Roman"/>
          <w:iCs/>
          <w:sz w:val="24"/>
        </w:rPr>
        <w:t xml:space="preserve"> </w:t>
      </w:r>
      <w:r w:rsidRPr="00884B1F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</w:t>
      </w:r>
    </w:p>
    <w:p w:rsidR="00026AB2" w:rsidRPr="00424FCA" w:rsidRDefault="00026AB2" w:rsidP="004C48D8">
      <w:pPr>
        <w:pStyle w:val="Zwykytekst1"/>
        <w:numPr>
          <w:ilvl w:val="0"/>
          <w:numId w:val="10"/>
        </w:numPr>
        <w:spacing w:before="120"/>
        <w:ind w:left="426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24FCA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424FC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424FCA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24FCA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424FCA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424FCA">
        <w:rPr>
          <w:rFonts w:ascii="Times New Roman" w:hAnsi="Times New Roman" w:cs="Times New Roman"/>
          <w:sz w:val="24"/>
          <w:szCs w:val="24"/>
        </w:rPr>
        <w:t>.*</w:t>
      </w:r>
    </w:p>
    <w:p w:rsidR="00026AB2" w:rsidRPr="00CB694D" w:rsidRDefault="00026AB2" w:rsidP="00026AB2">
      <w:pPr>
        <w:pStyle w:val="Tekstprzypisudolnego"/>
        <w:jc w:val="both"/>
        <w:rPr>
          <w:i/>
          <w:sz w:val="16"/>
          <w:szCs w:val="16"/>
        </w:rPr>
      </w:pPr>
      <w:r w:rsidRPr="00CB694D">
        <w:rPr>
          <w:color w:val="000000"/>
          <w:sz w:val="22"/>
          <w:szCs w:val="22"/>
          <w:vertAlign w:val="superscript"/>
        </w:rPr>
        <w:t xml:space="preserve">1) </w:t>
      </w:r>
      <w:r w:rsidRPr="00CB694D">
        <w:rPr>
          <w:i/>
          <w:sz w:val="16"/>
          <w:szCs w:val="16"/>
        </w:rPr>
        <w:t xml:space="preserve">rozporządzenie Parlamentu Europejskiego i Rady (UE) 2016/679 z dnia </w:t>
      </w:r>
      <w:smartTag w:uri="urn:schemas-microsoft-com:office:smarttags" w:element="date">
        <w:smartTagPr>
          <w:attr w:name="ls" w:val="trans"/>
          <w:attr w:name="Month" w:val="4"/>
          <w:attr w:name="Day" w:val="27"/>
          <w:attr w:name="Year" w:val="2016"/>
        </w:smartTagPr>
        <w:r w:rsidRPr="00CB694D">
          <w:rPr>
            <w:i/>
            <w:sz w:val="16"/>
            <w:szCs w:val="16"/>
          </w:rPr>
          <w:t>27 kwietnia 2016 r.</w:t>
        </w:r>
      </w:smartTag>
      <w:r w:rsidRPr="00CB694D">
        <w:rPr>
          <w:i/>
          <w:sz w:val="16"/>
          <w:szCs w:val="16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</w:t>
      </w:r>
      <w:smartTag w:uri="urn:schemas-microsoft-com:office:smarttags" w:element="date">
        <w:smartTagPr>
          <w:attr w:name="ls" w:val="trans"/>
          <w:attr w:name="Month" w:val="05"/>
          <w:attr w:name="Day" w:val="04"/>
          <w:attr w:name="Year" w:val="2016"/>
        </w:smartTagPr>
        <w:r w:rsidRPr="00CB694D">
          <w:rPr>
            <w:i/>
            <w:sz w:val="16"/>
            <w:szCs w:val="16"/>
          </w:rPr>
          <w:t>04.05.2016</w:t>
        </w:r>
      </w:smartTag>
      <w:r w:rsidRPr="00CB694D">
        <w:rPr>
          <w:i/>
          <w:sz w:val="16"/>
          <w:szCs w:val="16"/>
        </w:rPr>
        <w:t xml:space="preserve">, str. 1). </w:t>
      </w:r>
    </w:p>
    <w:p w:rsidR="00026AB2" w:rsidRPr="00CB694D" w:rsidRDefault="00026AB2" w:rsidP="00026AB2">
      <w:pPr>
        <w:pStyle w:val="Tekstprzypisudolnego"/>
        <w:jc w:val="both"/>
        <w:rPr>
          <w:i/>
          <w:sz w:val="16"/>
          <w:szCs w:val="16"/>
        </w:rPr>
      </w:pPr>
    </w:p>
    <w:p w:rsidR="00026AB2" w:rsidRPr="00CB694D" w:rsidRDefault="00026AB2" w:rsidP="00026AB2">
      <w:pPr>
        <w:pStyle w:val="NormalnyWeb"/>
        <w:ind w:left="142" w:hanging="142"/>
        <w:jc w:val="both"/>
        <w:rPr>
          <w:sz w:val="16"/>
          <w:szCs w:val="16"/>
        </w:rPr>
      </w:pPr>
      <w:r w:rsidRPr="00CB694D">
        <w:rPr>
          <w:i/>
          <w:color w:val="000000"/>
          <w:sz w:val="16"/>
          <w:szCs w:val="16"/>
        </w:rPr>
        <w:t xml:space="preserve">* W przypadku gdy wykonawca </w:t>
      </w:r>
      <w:r w:rsidRPr="00CB694D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</w:t>
      </w:r>
      <w:r w:rsidRPr="00CB694D">
        <w:rPr>
          <w:sz w:val="16"/>
          <w:szCs w:val="16"/>
        </w:rPr>
        <w:t xml:space="preserve"> jego wykreślenie).</w:t>
      </w:r>
    </w:p>
    <w:p w:rsidR="00026AB2" w:rsidRDefault="00026AB2" w:rsidP="00026AB2">
      <w:pPr>
        <w:pStyle w:val="Zwykytekst"/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</w:rPr>
        <w:t>* niepotrzebne skreślić</w:t>
      </w:r>
    </w:p>
    <w:p w:rsidR="00026AB2" w:rsidRDefault="00026AB2" w:rsidP="00026AB2">
      <w:pPr>
        <w:pStyle w:val="Zwykytekst"/>
        <w:spacing w:before="120"/>
        <w:ind w:firstLine="3960"/>
        <w:jc w:val="both"/>
      </w:pPr>
      <w:r>
        <w:t xml:space="preserve">                </w:t>
      </w:r>
    </w:p>
    <w:p w:rsidR="00026AB2" w:rsidRDefault="00026AB2" w:rsidP="00026AB2">
      <w:pPr>
        <w:pStyle w:val="Zwykytekst"/>
        <w:spacing w:before="120"/>
        <w:ind w:firstLine="3960"/>
        <w:jc w:val="both"/>
      </w:pPr>
    </w:p>
    <w:p w:rsidR="00026AB2" w:rsidRPr="00314E57" w:rsidRDefault="00026AB2" w:rsidP="00026AB2">
      <w:pPr>
        <w:pStyle w:val="Zwykytekst"/>
        <w:spacing w:before="120"/>
        <w:ind w:firstLine="3960"/>
        <w:jc w:val="both"/>
        <w:rPr>
          <w:rFonts w:ascii="Times New Roman" w:hAnsi="Times New Roman"/>
        </w:rPr>
      </w:pPr>
      <w:r w:rsidRPr="00314E57">
        <w:rPr>
          <w:rFonts w:ascii="Times New Roman" w:hAnsi="Times New Roman"/>
        </w:rPr>
        <w:t>......................</w:t>
      </w:r>
      <w:r>
        <w:rPr>
          <w:rFonts w:ascii="Times New Roman" w:hAnsi="Times New Roman"/>
        </w:rPr>
        <w:t>.........................................</w:t>
      </w:r>
      <w:r w:rsidRPr="00314E57">
        <w:rPr>
          <w:rFonts w:ascii="Times New Roman" w:hAnsi="Times New Roman"/>
        </w:rPr>
        <w:t>............</w:t>
      </w:r>
    </w:p>
    <w:p w:rsidR="00026AB2" w:rsidRDefault="00026AB2" w:rsidP="00026AB2">
      <w:pPr>
        <w:pStyle w:val="Zwykytekst"/>
        <w:spacing w:before="120"/>
        <w:ind w:left="996" w:firstLine="3960"/>
        <w:jc w:val="both"/>
      </w:pPr>
      <w:r>
        <w:t>(</w:t>
      </w:r>
      <w:r>
        <w:rPr>
          <w:rFonts w:ascii="Times New Roman" w:hAnsi="Times New Roman"/>
        </w:rPr>
        <w:t>podpis Wykonawcy)</w:t>
      </w:r>
    </w:p>
    <w:p w:rsidR="00026AB2" w:rsidRDefault="00026AB2" w:rsidP="00026AB2">
      <w:pPr>
        <w:rPr>
          <w:i/>
          <w:sz w:val="16"/>
          <w:szCs w:val="16"/>
        </w:rPr>
      </w:pPr>
    </w:p>
    <w:p w:rsidR="00026AB2" w:rsidRDefault="00026AB2" w:rsidP="00026AB2">
      <w:pPr>
        <w:rPr>
          <w:i/>
          <w:sz w:val="16"/>
          <w:szCs w:val="16"/>
        </w:rPr>
      </w:pPr>
    </w:p>
    <w:p w:rsidR="00026AB2" w:rsidRPr="00EA3A3F" w:rsidRDefault="00026AB2" w:rsidP="00026AB2">
      <w:pPr>
        <w:rPr>
          <w:i/>
        </w:rPr>
      </w:pPr>
    </w:p>
    <w:sectPr w:rsidR="00026AB2" w:rsidRPr="00EA3A3F" w:rsidSect="00D3756E">
      <w:footerReference w:type="even" r:id="rId8"/>
      <w:footerReference w:type="default" r:id="rId9"/>
      <w:pgSz w:w="11906" w:h="16838"/>
      <w:pgMar w:top="1276" w:right="1133" w:bottom="72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D61" w:rsidRDefault="00421D61" w:rsidP="00532FC1">
      <w:r>
        <w:separator/>
      </w:r>
    </w:p>
  </w:endnote>
  <w:endnote w:type="continuationSeparator" w:id="0">
    <w:p w:rsidR="00421D61" w:rsidRDefault="00421D61" w:rsidP="00532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960152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7554" w:rsidRDefault="00421D61" w:rsidP="00481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960152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48D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57554" w:rsidRDefault="00421D61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D61" w:rsidRDefault="00421D61" w:rsidP="00532FC1">
      <w:r>
        <w:separator/>
      </w:r>
    </w:p>
  </w:footnote>
  <w:footnote w:type="continuationSeparator" w:id="0">
    <w:p w:rsidR="00421D61" w:rsidRDefault="00421D61" w:rsidP="00532F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2A7"/>
    <w:multiLevelType w:val="hybridMultilevel"/>
    <w:tmpl w:val="95B0E5A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161FFB"/>
    <w:multiLevelType w:val="hybridMultilevel"/>
    <w:tmpl w:val="C6123DD4"/>
    <w:lvl w:ilvl="0" w:tplc="FECEAB2A">
      <w:start w:val="1"/>
      <w:numFmt w:val="decimal"/>
      <w:lvlText w:val="%1."/>
      <w:lvlJc w:val="righ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2D0FD8"/>
    <w:multiLevelType w:val="hybridMultilevel"/>
    <w:tmpl w:val="FC945A30"/>
    <w:lvl w:ilvl="0" w:tplc="3F9CB8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514F9"/>
    <w:multiLevelType w:val="hybridMultilevel"/>
    <w:tmpl w:val="25BE687A"/>
    <w:lvl w:ilvl="0" w:tplc="FECEAB2A">
      <w:start w:val="1"/>
      <w:numFmt w:val="decimal"/>
      <w:lvlText w:val="%1."/>
      <w:lvlJc w:val="right"/>
      <w:pPr>
        <w:ind w:left="1428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BED00D2"/>
    <w:multiLevelType w:val="hybridMultilevel"/>
    <w:tmpl w:val="64906DEA"/>
    <w:lvl w:ilvl="0" w:tplc="FECEAB2A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B0A83"/>
    <w:multiLevelType w:val="hybridMultilevel"/>
    <w:tmpl w:val="2242C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BD3B46"/>
    <w:multiLevelType w:val="hybridMultilevel"/>
    <w:tmpl w:val="37DA05E4"/>
    <w:lvl w:ilvl="0" w:tplc="EE46A168">
      <w:start w:val="1"/>
      <w:numFmt w:val="decimal"/>
      <w:lvlText w:val="%1."/>
      <w:lvlJc w:val="right"/>
      <w:pPr>
        <w:ind w:left="1428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6484A88"/>
    <w:multiLevelType w:val="hybridMultilevel"/>
    <w:tmpl w:val="221A91A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57621DE4"/>
    <w:multiLevelType w:val="hybridMultilevel"/>
    <w:tmpl w:val="59F8FB00"/>
    <w:lvl w:ilvl="0" w:tplc="F302255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721B4"/>
    <w:multiLevelType w:val="hybridMultilevel"/>
    <w:tmpl w:val="4B429A1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AB2"/>
    <w:rsid w:val="00026AB2"/>
    <w:rsid w:val="000D575E"/>
    <w:rsid w:val="00174C60"/>
    <w:rsid w:val="001A2F1D"/>
    <w:rsid w:val="002307C6"/>
    <w:rsid w:val="002C1632"/>
    <w:rsid w:val="0032532D"/>
    <w:rsid w:val="00355BDA"/>
    <w:rsid w:val="003A65E3"/>
    <w:rsid w:val="00421D61"/>
    <w:rsid w:val="00485E29"/>
    <w:rsid w:val="004C48D8"/>
    <w:rsid w:val="00532FC1"/>
    <w:rsid w:val="005520CB"/>
    <w:rsid w:val="005B1D17"/>
    <w:rsid w:val="005B4924"/>
    <w:rsid w:val="00737A93"/>
    <w:rsid w:val="00775C43"/>
    <w:rsid w:val="007F7AD3"/>
    <w:rsid w:val="00800DED"/>
    <w:rsid w:val="00960152"/>
    <w:rsid w:val="009C648D"/>
    <w:rsid w:val="00B14141"/>
    <w:rsid w:val="00B90EBB"/>
    <w:rsid w:val="00C8188A"/>
    <w:rsid w:val="00DC1868"/>
    <w:rsid w:val="00E17271"/>
    <w:rsid w:val="00E44A85"/>
    <w:rsid w:val="00E57679"/>
    <w:rsid w:val="00EE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26A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6AB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026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26AB2"/>
  </w:style>
  <w:style w:type="paragraph" w:styleId="Tekstprzypisudolnego">
    <w:name w:val="footnote text"/>
    <w:basedOn w:val="Normalny"/>
    <w:link w:val="TekstprzypisudolnegoZnak"/>
    <w:uiPriority w:val="99"/>
    <w:rsid w:val="00026A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6A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aliases w:val=" Znak,Znak"/>
    <w:basedOn w:val="Normalny"/>
    <w:link w:val="ZwykytekstZnak"/>
    <w:rsid w:val="00026AB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026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026AB2"/>
    <w:pPr>
      <w:suppressAutoHyphens/>
      <w:spacing w:line="360" w:lineRule="auto"/>
    </w:pPr>
    <w:rPr>
      <w:rFonts w:ascii="Arial" w:hAnsi="Arial"/>
      <w:sz w:val="26"/>
      <w:szCs w:val="20"/>
    </w:rPr>
  </w:style>
  <w:style w:type="paragraph" w:styleId="Tekstpodstawowy2">
    <w:name w:val="Body Text 2"/>
    <w:basedOn w:val="Normalny"/>
    <w:link w:val="Tekstpodstawowy2Znak"/>
    <w:rsid w:val="00026AB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26AB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rzypisudolnegoTekstprzypisu">
    <w:name w:val="Tekst przypisu dolnego.Tekst przypisu"/>
    <w:basedOn w:val="Normalny"/>
    <w:uiPriority w:val="99"/>
    <w:rsid w:val="00026AB2"/>
    <w:pPr>
      <w:widowControl w:val="0"/>
    </w:pPr>
    <w:rPr>
      <w:sz w:val="20"/>
      <w:szCs w:val="20"/>
    </w:rPr>
  </w:style>
  <w:style w:type="paragraph" w:customStyle="1" w:styleId="Akapitzlist1">
    <w:name w:val="Akapit z listą1"/>
    <w:basedOn w:val="Normalny"/>
    <w:rsid w:val="00026AB2"/>
    <w:pPr>
      <w:widowControl w:val="0"/>
      <w:spacing w:after="200" w:line="276" w:lineRule="auto"/>
      <w:ind w:left="720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26AB2"/>
  </w:style>
  <w:style w:type="paragraph" w:customStyle="1" w:styleId="Zwykytekst1">
    <w:name w:val="Zwykły tekst1"/>
    <w:basedOn w:val="Normalny"/>
    <w:rsid w:val="00026AB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5B4924"/>
    <w:pPr>
      <w:suppressAutoHyphens/>
      <w:spacing w:before="120"/>
      <w:jc w:val="both"/>
    </w:pPr>
    <w:rPr>
      <w:rFonts w:cs="Calibri"/>
      <w:b/>
      <w:bCs/>
      <w:lang w:eastAsia="ar-SA"/>
    </w:rPr>
  </w:style>
  <w:style w:type="table" w:styleId="Tabela-Siatka">
    <w:name w:val="Table Grid"/>
    <w:basedOn w:val="Standardowy"/>
    <w:uiPriority w:val="59"/>
    <w:rsid w:val="004C48D8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C48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49B4C-B961-46FE-BC09-55798FD7D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Konopnica</dc:creator>
  <cp:keywords/>
  <dc:description/>
  <cp:lastModifiedBy>Urząd Gminy Konopnica</cp:lastModifiedBy>
  <cp:revision>11</cp:revision>
  <dcterms:created xsi:type="dcterms:W3CDTF">2020-09-25T11:53:00Z</dcterms:created>
  <dcterms:modified xsi:type="dcterms:W3CDTF">2020-11-23T10:10:00Z</dcterms:modified>
</cp:coreProperties>
</file>